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5859" w:rsidRPr="00D96DCF" w:rsidRDefault="008E5859" w:rsidP="008E5859">
      <w:pPr>
        <w:pStyle w:val="Heading3"/>
        <w:jc w:val="both"/>
        <w:rPr>
          <w:rFonts w:eastAsia="Times New Roman"/>
        </w:rPr>
      </w:pPr>
      <w:bookmarkStart w:id="0" w:name="_Toc441755685"/>
      <w:bookmarkStart w:id="1" w:name="_Toc445900749"/>
      <w:bookmarkStart w:id="2" w:name="_Toc480544680"/>
      <w:del w:id="3" w:author="Simon Millyard" w:date="2019-03-19T11:34:00Z">
        <w:r w:rsidRPr="00D96DCF" w:rsidDel="008E5859">
          <w:rPr>
            <w:rFonts w:eastAsia="Times New Roman"/>
          </w:rPr>
          <w:delText>Legacy</w:delText>
        </w:r>
      </w:del>
      <w:bookmarkEnd w:id="0"/>
      <w:bookmarkEnd w:id="1"/>
      <w:bookmarkEnd w:id="2"/>
      <w:ins w:id="4" w:author="Simon Millyard" w:date="2019-03-19T11:34:00Z">
        <w:r>
          <w:rPr>
            <w:rFonts w:eastAsia="Times New Roman"/>
          </w:rPr>
          <w:t>Heritage</w:t>
        </w:r>
      </w:ins>
    </w:p>
    <w:p w:rsidR="008E5859" w:rsidRPr="00D96DCF" w:rsidRDefault="008E5859" w:rsidP="008E5859">
      <w:pPr>
        <w:jc w:val="both"/>
      </w:pPr>
    </w:p>
    <w:p w:rsidR="008E5859" w:rsidRPr="00D96DCF" w:rsidRDefault="008E5859" w:rsidP="008E5859">
      <w:pPr>
        <w:pStyle w:val="Textedesaisie"/>
      </w:pPr>
      <w:r w:rsidRPr="00D96DCF">
        <w:t xml:space="preserve">Aids to navigation have a </w:t>
      </w:r>
      <w:ins w:id="5" w:author="Simon Millyard" w:date="2019-03-20T10:53:00Z">
        <w:r w:rsidR="00EB25AA">
          <w:t>valued</w:t>
        </w:r>
      </w:ins>
      <w:del w:id="6" w:author="Simon Millyard" w:date="2019-03-20T10:53:00Z">
        <w:r w:rsidRPr="00D96DCF" w:rsidDel="00EB25AA">
          <w:delText>long</w:delText>
        </w:r>
      </w:del>
      <w:r w:rsidRPr="00D96DCF">
        <w:t xml:space="preserve"> heritage and the history of lighthouses has an attraction for many outside the world of aids to navigation service providers and users. </w:t>
      </w:r>
    </w:p>
    <w:p w:rsidR="008E5859" w:rsidRPr="00D96DCF" w:rsidRDefault="008E5859" w:rsidP="008E5859">
      <w:pPr>
        <w:pStyle w:val="Textedesaisie"/>
      </w:pPr>
    </w:p>
    <w:p w:rsidR="008E5859" w:rsidRPr="00D96DCF" w:rsidRDefault="008E5859" w:rsidP="008E5859">
      <w:pPr>
        <w:pStyle w:val="Textedesaisie"/>
      </w:pPr>
      <w:r w:rsidRPr="00D96DCF">
        <w:t>In many littoral countries</w:t>
      </w:r>
      <w:del w:id="7" w:author="Simon Millyard" w:date="2019-03-19T11:34:00Z">
        <w:r w:rsidDel="008E5859">
          <w:delText>,</w:delText>
        </w:r>
      </w:del>
      <w:r w:rsidRPr="00D96DCF">
        <w:t xml:space="preserve"> lighthouses and similar aids to navigation and also artefacts and publications associated with them form an important part of the national heritage and are being recorded and preserved for future generations.</w:t>
      </w:r>
    </w:p>
    <w:p w:rsidR="008E5859" w:rsidRPr="00D96DCF" w:rsidRDefault="008E5859" w:rsidP="008E5859">
      <w:pPr>
        <w:pStyle w:val="Textedesaisie"/>
      </w:pPr>
      <w:bookmarkStart w:id="8" w:name="_GoBack"/>
      <w:bookmarkEnd w:id="8"/>
    </w:p>
    <w:p w:rsidR="008E5859" w:rsidRDefault="008E5859" w:rsidP="008E5859">
      <w:pPr>
        <w:pStyle w:val="Textedesaisie"/>
      </w:pPr>
      <w:r w:rsidRPr="00D96DCF">
        <w:t>When heritage structures continue to be used as aids to navigation, the generation of guidance to advise on their maintenance and correct preservation will remain part of IALA’s work.</w:t>
      </w:r>
      <w:r>
        <w:t xml:space="preserve"> </w:t>
      </w:r>
    </w:p>
    <w:p w:rsidR="008E5859" w:rsidRDefault="008E5859" w:rsidP="008E5859">
      <w:pPr>
        <w:pStyle w:val="Textedesaisie"/>
      </w:pPr>
    </w:p>
    <w:p w:rsidR="008E5859" w:rsidDel="00696D2D" w:rsidRDefault="008E5859" w:rsidP="008E5859">
      <w:pPr>
        <w:pStyle w:val="Textedesaisie"/>
        <w:rPr>
          <w:del w:id="9" w:author="Simon Millyard" w:date="2019-03-20T09:21:00Z"/>
        </w:rPr>
      </w:pPr>
      <w:del w:id="10" w:author="Simon Millyard" w:date="2019-03-20T09:21:00Z">
        <w:r w:rsidDel="00696D2D">
          <w:delText>Although the conservation of structures and artefacts no longer used as aids to navigation, the preservation of historical records</w:delText>
        </w:r>
      </w:del>
      <w:del w:id="11" w:author="Simon Millyard" w:date="2019-03-19T11:35:00Z">
        <w:r w:rsidDel="008E5859">
          <w:delText>,</w:delText>
        </w:r>
      </w:del>
      <w:del w:id="12" w:author="Simon Millyard" w:date="2019-03-20T09:21:00Z">
        <w:r w:rsidDel="00696D2D">
          <w:delText xml:space="preserve"> and similar work are not within its remit, IALA will encourage this heritage activity and will support it when and as it can. </w:delText>
        </w:r>
      </w:del>
    </w:p>
    <w:p w:rsidR="008E5859" w:rsidRDefault="008E5859" w:rsidP="008E5859">
      <w:pPr>
        <w:pStyle w:val="Textedesaisie"/>
      </w:pPr>
    </w:p>
    <w:p w:rsidR="008E5859" w:rsidRPr="00D96DCF" w:rsidRDefault="008E5859" w:rsidP="008E5859">
      <w:pPr>
        <w:pStyle w:val="Textedesaisie"/>
      </w:pPr>
      <w:r>
        <w:t>T</w:t>
      </w:r>
      <w:r w:rsidRPr="00D96DCF">
        <w:t xml:space="preserve">o </w:t>
      </w:r>
      <w:del w:id="13" w:author="Simon Millyard" w:date="2019-03-20T09:21:00Z">
        <w:r w:rsidRPr="00D96DCF" w:rsidDel="00696D2D">
          <w:delText xml:space="preserve">facilitate </w:delText>
        </w:r>
      </w:del>
      <w:ins w:id="14" w:author="Simon Millyard" w:date="2019-03-20T09:21:00Z">
        <w:r w:rsidR="00696D2D">
          <w:t>support</w:t>
        </w:r>
        <w:r w:rsidR="00696D2D" w:rsidRPr="00D96DCF">
          <w:t xml:space="preserve"> </w:t>
        </w:r>
      </w:ins>
      <w:r w:rsidRPr="00D96DCF">
        <w:t>the preservation and maintenance of lighthouses</w:t>
      </w:r>
      <w:del w:id="15" w:author="Simon Millyard" w:date="2019-03-20T10:57:00Z">
        <w:r w:rsidRPr="00D96DCF" w:rsidDel="00EB25AA">
          <w:delText xml:space="preserve"> and other buildings no longer used as aids to navigation</w:delText>
        </w:r>
      </w:del>
      <w:ins w:id="16" w:author="Simon Millyard" w:date="2019-03-20T10:57:00Z">
        <w:r w:rsidR="00EB25AA">
          <w:t xml:space="preserve"> of heritage interest</w:t>
        </w:r>
      </w:ins>
      <w:r w:rsidRPr="00D96DCF">
        <w:t xml:space="preserve">, and also to consider the preservation of artefacts and documents, </w:t>
      </w:r>
      <w:del w:id="17" w:author="Simon Millyard" w:date="2019-03-19T11:36:00Z">
        <w:r w:rsidRPr="00D96DCF" w:rsidDel="008E5859">
          <w:delText xml:space="preserve">IALA will from time to time convene </w:delText>
        </w:r>
      </w:del>
      <w:r w:rsidRPr="00D96DCF">
        <w:t>the IALA Heritage Forum</w:t>
      </w:r>
      <w:ins w:id="18" w:author="Simon Millyard" w:date="2019-03-19T11:36:00Z">
        <w:r>
          <w:t xml:space="preserve"> will meet as </w:t>
        </w:r>
      </w:ins>
      <w:ins w:id="19" w:author="Simon Millyard" w:date="2019-03-20T09:09:00Z">
        <w:r w:rsidR="00CC449C">
          <w:t>Working Group 4 within the</w:t>
        </w:r>
      </w:ins>
      <w:ins w:id="20" w:author="Simon Millyard" w:date="2019-03-19T11:36:00Z">
        <w:r>
          <w:t xml:space="preserve"> Engineering &amp; Sustainability Committee</w:t>
        </w:r>
      </w:ins>
      <w:r w:rsidRPr="00D96DCF">
        <w:t>. The Forum will provide an opportunity for the exchange of information and experience in th</w:t>
      </w:r>
      <w:r>
        <w:t>is</w:t>
      </w:r>
      <w:r w:rsidRPr="00D96DCF">
        <w:t xml:space="preserve"> maintenance and preservation work</w:t>
      </w:r>
      <w:ins w:id="21" w:author="Simon Millyard" w:date="2019-03-19T11:37:00Z">
        <w:r>
          <w:t xml:space="preserve"> an</w:t>
        </w:r>
        <w:r w:rsidR="00CC449C">
          <w:t>d to promote an active approach to h</w:t>
        </w:r>
        <w:r>
          <w:t>eritage management</w:t>
        </w:r>
      </w:ins>
      <w:r w:rsidRPr="00D96DCF">
        <w:t>. It will be open to IALA members and to interested non-members by approval of the Secretariat.</w:t>
      </w:r>
      <w:r w:rsidRPr="00E40ACA">
        <w:t xml:space="preserve"> </w:t>
      </w:r>
    </w:p>
    <w:p w:rsidR="00F11144" w:rsidRDefault="00F11144"/>
    <w:p w:rsidR="008E5859" w:rsidRDefault="008E5859"/>
    <w:p w:rsidR="008E5859" w:rsidRDefault="008E5859"/>
    <w:sectPr w:rsidR="008E585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5B8" w:rsidRDefault="00D075B8" w:rsidP="00835DC3">
      <w:pPr>
        <w:spacing w:line="240" w:lineRule="auto"/>
      </w:pPr>
      <w:r>
        <w:separator/>
      </w:r>
    </w:p>
  </w:endnote>
  <w:endnote w:type="continuationSeparator" w:id="0">
    <w:p w:rsidR="00D075B8" w:rsidRDefault="00D075B8" w:rsidP="00835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5B8" w:rsidRDefault="00D075B8" w:rsidP="00835DC3">
      <w:pPr>
        <w:spacing w:line="240" w:lineRule="auto"/>
      </w:pPr>
      <w:r>
        <w:separator/>
      </w:r>
    </w:p>
  </w:footnote>
  <w:footnote w:type="continuationSeparator" w:id="0">
    <w:p w:rsidR="00D075B8" w:rsidRDefault="00D075B8" w:rsidP="00835D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5DC3" w:rsidRDefault="00835DC3" w:rsidP="00835DC3">
    <w:pPr>
      <w:pStyle w:val="Header"/>
      <w:jc w:val="right"/>
      <w:pPrChange w:id="22" w:author="Tom Southall" w:date="2019-03-21T11:21:00Z">
        <w:pPr>
          <w:pStyle w:val="Header"/>
        </w:pPr>
      </w:pPrChange>
    </w:pPr>
    <w:ins w:id="23" w:author="Tom Southall" w:date="2019-03-21T11:21:00Z">
      <w:r>
        <w:t>ENG9-12.2</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D32A69"/>
    <w:multiLevelType w:val="multilevel"/>
    <w:tmpl w:val="998AD4A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imon Millyard">
    <w15:presenceInfo w15:providerId="AD" w15:userId="S-1-5-21-2046026355-2876191845-2165928818-1454"/>
  </w15:person>
  <w15:person w15:author="Tom Southall">
    <w15:presenceInfo w15:providerId="Windows Live" w15:userId="d5c4e615c394a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518"/>
    <w:rsid w:val="00135098"/>
    <w:rsid w:val="00384518"/>
    <w:rsid w:val="00696D2D"/>
    <w:rsid w:val="00835DC3"/>
    <w:rsid w:val="008E5859"/>
    <w:rsid w:val="00C7678D"/>
    <w:rsid w:val="00CC449C"/>
    <w:rsid w:val="00D075B8"/>
    <w:rsid w:val="00EB25AA"/>
    <w:rsid w:val="00F11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FEEFF"/>
  <w15:chartTrackingRefBased/>
  <w15:docId w15:val="{F0CB7BE8-6897-4D2A-B5E1-C60F43341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E5859"/>
    <w:pPr>
      <w:spacing w:line="216" w:lineRule="atLeast"/>
    </w:pPr>
    <w:rPr>
      <w:sz w:val="18"/>
      <w:lang w:val="en-GB"/>
    </w:rPr>
  </w:style>
  <w:style w:type="paragraph" w:styleId="Heading1">
    <w:name w:val="heading 1"/>
    <w:basedOn w:val="Normal"/>
    <w:next w:val="Normal"/>
    <w:link w:val="Heading1Char"/>
    <w:uiPriority w:val="9"/>
    <w:qFormat/>
    <w:rsid w:val="008E5859"/>
    <w:pPr>
      <w:keepNext/>
      <w:keepLines/>
      <w:numPr>
        <w:numId w:val="1"/>
      </w:numPr>
      <w:spacing w:before="360" w:line="240" w:lineRule="atLeast"/>
      <w:jc w:val="both"/>
      <w:outlineLvl w:val="0"/>
    </w:pPr>
    <w:rPr>
      <w:rFonts w:asciiTheme="majorHAnsi" w:eastAsiaTheme="majorEastAsia" w:hAnsiTheme="majorHAnsi" w:cstheme="majorBidi"/>
      <w:b/>
      <w:bCs/>
      <w:caps/>
      <w:color w:val="5B9BD5" w:themeColor="accent1"/>
      <w:sz w:val="24"/>
      <w:szCs w:val="24"/>
    </w:rPr>
  </w:style>
  <w:style w:type="paragraph" w:styleId="Heading2">
    <w:name w:val="heading 2"/>
    <w:basedOn w:val="Normal"/>
    <w:next w:val="Normal"/>
    <w:link w:val="Heading2Char"/>
    <w:uiPriority w:val="9"/>
    <w:qFormat/>
    <w:rsid w:val="008E5859"/>
    <w:pPr>
      <w:keepNext/>
      <w:keepLines/>
      <w:numPr>
        <w:ilvl w:val="1"/>
        <w:numId w:val="1"/>
      </w:numPr>
      <w:outlineLvl w:val="1"/>
    </w:pPr>
    <w:rPr>
      <w:rFonts w:asciiTheme="majorHAnsi" w:eastAsiaTheme="majorEastAsia" w:hAnsiTheme="majorHAnsi" w:cstheme="majorBidi"/>
      <w:b/>
      <w:bCs/>
      <w:color w:val="5B9BD5" w:themeColor="accent1"/>
      <w:sz w:val="22"/>
    </w:rPr>
  </w:style>
  <w:style w:type="paragraph" w:styleId="Heading3">
    <w:name w:val="heading 3"/>
    <w:basedOn w:val="Normal"/>
    <w:next w:val="Normal"/>
    <w:link w:val="Heading3Char"/>
    <w:uiPriority w:val="9"/>
    <w:qFormat/>
    <w:rsid w:val="008E5859"/>
    <w:pPr>
      <w:keepNext/>
      <w:keepLines/>
      <w:numPr>
        <w:ilvl w:val="2"/>
        <w:numId w:val="1"/>
      </w:numPr>
      <w:outlineLvl w:val="2"/>
    </w:pPr>
    <w:rPr>
      <w:rFonts w:asciiTheme="majorHAnsi" w:eastAsiaTheme="majorEastAsia" w:hAnsiTheme="majorHAnsi" w:cstheme="majorBidi"/>
      <w:b/>
      <w:bCs/>
      <w:color w:val="5B9BD5" w:themeColor="accent1"/>
      <w:sz w:val="22"/>
    </w:rPr>
  </w:style>
  <w:style w:type="paragraph" w:styleId="Heading4">
    <w:name w:val="heading 4"/>
    <w:basedOn w:val="Normal"/>
    <w:next w:val="Normal"/>
    <w:link w:val="Heading4Char"/>
    <w:uiPriority w:val="9"/>
    <w:semiHidden/>
    <w:qFormat/>
    <w:rsid w:val="008E5859"/>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qFormat/>
    <w:rsid w:val="008E5859"/>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qFormat/>
    <w:rsid w:val="008E5859"/>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qFormat/>
    <w:rsid w:val="008E585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8E585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8E585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5859"/>
    <w:rPr>
      <w:rFonts w:asciiTheme="majorHAnsi" w:eastAsiaTheme="majorEastAsia" w:hAnsiTheme="majorHAnsi" w:cstheme="majorBidi"/>
      <w:b/>
      <w:bCs/>
      <w:caps/>
      <w:color w:val="5B9BD5" w:themeColor="accent1"/>
      <w:sz w:val="24"/>
      <w:szCs w:val="24"/>
      <w:lang w:val="en-GB"/>
    </w:rPr>
  </w:style>
  <w:style w:type="character" w:customStyle="1" w:styleId="Heading2Char">
    <w:name w:val="Heading 2 Char"/>
    <w:basedOn w:val="DefaultParagraphFont"/>
    <w:link w:val="Heading2"/>
    <w:uiPriority w:val="9"/>
    <w:rsid w:val="008E5859"/>
    <w:rPr>
      <w:rFonts w:asciiTheme="majorHAnsi" w:eastAsiaTheme="majorEastAsia" w:hAnsiTheme="majorHAnsi" w:cstheme="majorBidi"/>
      <w:b/>
      <w:bCs/>
      <w:color w:val="5B9BD5" w:themeColor="accent1"/>
      <w:lang w:val="en-GB"/>
    </w:rPr>
  </w:style>
  <w:style w:type="character" w:customStyle="1" w:styleId="Heading3Char">
    <w:name w:val="Heading 3 Char"/>
    <w:basedOn w:val="DefaultParagraphFont"/>
    <w:link w:val="Heading3"/>
    <w:uiPriority w:val="9"/>
    <w:rsid w:val="008E5859"/>
    <w:rPr>
      <w:rFonts w:asciiTheme="majorHAnsi" w:eastAsiaTheme="majorEastAsia" w:hAnsiTheme="majorHAnsi" w:cstheme="majorBidi"/>
      <w:b/>
      <w:bCs/>
      <w:color w:val="5B9BD5" w:themeColor="accent1"/>
      <w:lang w:val="en-GB"/>
    </w:rPr>
  </w:style>
  <w:style w:type="character" w:customStyle="1" w:styleId="Heading4Char">
    <w:name w:val="Heading 4 Char"/>
    <w:basedOn w:val="DefaultParagraphFont"/>
    <w:link w:val="Heading4"/>
    <w:uiPriority w:val="9"/>
    <w:semiHidden/>
    <w:rsid w:val="008E5859"/>
    <w:rPr>
      <w:rFonts w:asciiTheme="majorHAnsi" w:eastAsiaTheme="majorEastAsia" w:hAnsiTheme="majorHAnsi" w:cstheme="majorBidi"/>
      <w:b/>
      <w:bCs/>
      <w:i/>
      <w:iCs/>
      <w:color w:val="5B9BD5" w:themeColor="accent1"/>
      <w:sz w:val="18"/>
      <w:lang w:val="en-GB"/>
    </w:rPr>
  </w:style>
  <w:style w:type="character" w:customStyle="1" w:styleId="Heading5Char">
    <w:name w:val="Heading 5 Char"/>
    <w:basedOn w:val="DefaultParagraphFont"/>
    <w:link w:val="Heading5"/>
    <w:uiPriority w:val="9"/>
    <w:semiHidden/>
    <w:rsid w:val="008E5859"/>
    <w:rPr>
      <w:rFonts w:asciiTheme="majorHAnsi" w:eastAsiaTheme="majorEastAsia" w:hAnsiTheme="majorHAnsi" w:cstheme="majorBidi"/>
      <w:color w:val="1F4D78" w:themeColor="accent1" w:themeShade="7F"/>
      <w:sz w:val="18"/>
      <w:lang w:val="en-GB"/>
    </w:rPr>
  </w:style>
  <w:style w:type="character" w:customStyle="1" w:styleId="Heading6Char">
    <w:name w:val="Heading 6 Char"/>
    <w:basedOn w:val="DefaultParagraphFont"/>
    <w:link w:val="Heading6"/>
    <w:uiPriority w:val="9"/>
    <w:semiHidden/>
    <w:rsid w:val="008E5859"/>
    <w:rPr>
      <w:rFonts w:asciiTheme="majorHAnsi" w:eastAsiaTheme="majorEastAsia" w:hAnsiTheme="majorHAnsi" w:cstheme="majorBidi"/>
      <w:i/>
      <w:iCs/>
      <w:color w:val="1F4D78" w:themeColor="accent1" w:themeShade="7F"/>
      <w:sz w:val="18"/>
      <w:lang w:val="en-GB"/>
    </w:rPr>
  </w:style>
  <w:style w:type="character" w:customStyle="1" w:styleId="Heading7Char">
    <w:name w:val="Heading 7 Char"/>
    <w:basedOn w:val="DefaultParagraphFont"/>
    <w:link w:val="Heading7"/>
    <w:uiPriority w:val="9"/>
    <w:semiHidden/>
    <w:rsid w:val="008E5859"/>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semiHidden/>
    <w:rsid w:val="008E585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8E5859"/>
    <w:rPr>
      <w:rFonts w:asciiTheme="majorHAnsi" w:eastAsiaTheme="majorEastAsia" w:hAnsiTheme="majorHAnsi" w:cstheme="majorBidi"/>
      <w:i/>
      <w:iCs/>
      <w:color w:val="404040" w:themeColor="text1" w:themeTint="BF"/>
      <w:sz w:val="20"/>
      <w:szCs w:val="20"/>
      <w:lang w:val="en-GB"/>
    </w:rPr>
  </w:style>
  <w:style w:type="paragraph" w:customStyle="1" w:styleId="Textedesaisie">
    <w:name w:val="Texte de saisie"/>
    <w:basedOn w:val="Normal"/>
    <w:rsid w:val="008E5859"/>
    <w:pPr>
      <w:jc w:val="both"/>
    </w:pPr>
    <w:rPr>
      <w:color w:val="000000" w:themeColor="text1"/>
      <w:sz w:val="22"/>
    </w:rPr>
  </w:style>
  <w:style w:type="paragraph" w:styleId="Header">
    <w:name w:val="header"/>
    <w:basedOn w:val="Normal"/>
    <w:link w:val="HeaderChar"/>
    <w:uiPriority w:val="99"/>
    <w:unhideWhenUsed/>
    <w:rsid w:val="00835DC3"/>
    <w:pPr>
      <w:tabs>
        <w:tab w:val="center" w:pos="4513"/>
        <w:tab w:val="right" w:pos="9026"/>
      </w:tabs>
      <w:spacing w:line="240" w:lineRule="auto"/>
    </w:pPr>
  </w:style>
  <w:style w:type="character" w:customStyle="1" w:styleId="HeaderChar">
    <w:name w:val="Header Char"/>
    <w:basedOn w:val="DefaultParagraphFont"/>
    <w:link w:val="Header"/>
    <w:uiPriority w:val="99"/>
    <w:rsid w:val="00835DC3"/>
    <w:rPr>
      <w:sz w:val="18"/>
      <w:lang w:val="en-GB"/>
    </w:rPr>
  </w:style>
  <w:style w:type="paragraph" w:styleId="Footer">
    <w:name w:val="footer"/>
    <w:basedOn w:val="Normal"/>
    <w:link w:val="FooterChar"/>
    <w:uiPriority w:val="99"/>
    <w:unhideWhenUsed/>
    <w:rsid w:val="00835DC3"/>
    <w:pPr>
      <w:tabs>
        <w:tab w:val="center" w:pos="4513"/>
        <w:tab w:val="right" w:pos="9026"/>
      </w:tabs>
      <w:spacing w:line="240" w:lineRule="auto"/>
    </w:pPr>
  </w:style>
  <w:style w:type="character" w:customStyle="1" w:styleId="FooterChar">
    <w:name w:val="Footer Char"/>
    <w:basedOn w:val="DefaultParagraphFont"/>
    <w:link w:val="Footer"/>
    <w:uiPriority w:val="99"/>
    <w:rsid w:val="00835DC3"/>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Millyard</dc:creator>
  <cp:keywords/>
  <dc:description/>
  <cp:lastModifiedBy>Tom Southall</cp:lastModifiedBy>
  <cp:revision>3</cp:revision>
  <dcterms:created xsi:type="dcterms:W3CDTF">2019-03-21T10:21:00Z</dcterms:created>
  <dcterms:modified xsi:type="dcterms:W3CDTF">2019-03-21T10:21:00Z</dcterms:modified>
</cp:coreProperties>
</file>